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F96C9A" w:rsidR="000D0FEE" w:rsidP="003F2524" w:rsidRDefault="1BB94294" w14:paraId="6292713E" w14:textId="6A818C2E">
      <w:pPr>
        <w:pStyle w:val="Heading1"/>
        <w:jc w:val="center"/>
        <w:rPr>
          <w:b/>
          <w:bCs/>
          <w:color w:val="auto"/>
        </w:rPr>
      </w:pPr>
      <w:bookmarkStart w:name="_Int_FgRFTWpZ" w:id="0"/>
      <w:r w:rsidRPr="38AA87E5">
        <w:rPr>
          <w:b/>
          <w:bCs/>
          <w:color w:val="auto"/>
        </w:rPr>
        <w:t>LEAP</w:t>
      </w:r>
      <w:bookmarkEnd w:id="0"/>
      <w:r w:rsidRPr="38AA87E5">
        <w:rPr>
          <w:b/>
          <w:bCs/>
          <w:color w:val="auto"/>
        </w:rPr>
        <w:t xml:space="preserve"> Awards </w:t>
      </w:r>
      <w:r w:rsidRPr="38AA87E5" w:rsidR="16F239E5">
        <w:rPr>
          <w:b/>
          <w:bCs/>
          <w:color w:val="auto"/>
        </w:rPr>
        <w:t>Social Media</w:t>
      </w:r>
      <w:r w:rsidRPr="38AA87E5">
        <w:rPr>
          <w:b/>
          <w:bCs/>
          <w:color w:val="auto"/>
        </w:rPr>
        <w:t xml:space="preserve"> Template for </w:t>
      </w:r>
      <w:r w:rsidRPr="38AA87E5" w:rsidR="02F836B6">
        <w:rPr>
          <w:b/>
          <w:bCs/>
          <w:color w:val="auto"/>
        </w:rPr>
        <w:t>Awardees</w:t>
      </w:r>
    </w:p>
    <w:p w:rsidR="00F96C9A" w:rsidP="003F2524" w:rsidRDefault="1616EE33" w14:paraId="7532E80D" w14:textId="013598CD">
      <w:pPr>
        <w:jc w:val="center"/>
      </w:pPr>
      <w:r>
        <w:rPr>
          <w:noProof/>
        </w:rPr>
        <w:drawing>
          <wp:inline distT="0" distB="0" distL="0" distR="0" wp14:anchorId="00339784" wp14:editId="0ABD352D">
            <wp:extent cx="3016250" cy="1053131"/>
            <wp:effectExtent l="0" t="0" r="0" b="0"/>
            <wp:docPr id="1030946858" name="Picture 1" descr="A logo with a child jumping over the capital word LEAP. The words Leaders in Eating &amp; Activity Practices is spelled out next to LEAP." title="LEA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0" cy="1053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CD602A" w:rsidR="00CD602A" w:rsidP="00F96C9A" w:rsidRDefault="00DB3FA3" w14:paraId="1B3ADEDC" w14:textId="6202C8B7">
      <w:pPr>
        <w:rPr>
          <w:rStyle w:val="BookTitle"/>
        </w:rPr>
      </w:pPr>
      <w:r w:rsidRPr="00CD602A">
        <w:rPr>
          <w:rStyle w:val="BookTitle"/>
        </w:rPr>
        <w:t>Instructions</w:t>
      </w:r>
      <w:r w:rsidR="00CD602A">
        <w:rPr>
          <w:rStyle w:val="BookTitle"/>
        </w:rPr>
        <w:t xml:space="preserve"> for using this template</w:t>
      </w:r>
      <w:r w:rsidRPr="00CD602A">
        <w:rPr>
          <w:rStyle w:val="BookTitle"/>
        </w:rPr>
        <w:t xml:space="preserve">: </w:t>
      </w:r>
    </w:p>
    <w:p w:rsidR="02F836B6" w:rsidRDefault="02F836B6" w14:paraId="4C5EC292" w14:textId="7526923E">
      <w:r>
        <w:t xml:space="preserve">LEAP Awardees can use or </w:t>
      </w:r>
      <w:bookmarkStart w:name="_Int_NQg8flDr" w:id="1"/>
      <w:r>
        <w:t>modify</w:t>
      </w:r>
      <w:bookmarkEnd w:id="1"/>
      <w:r>
        <w:t xml:space="preserve"> the </w:t>
      </w:r>
      <w:r w:rsidR="412561A7">
        <w:t>sample language</w:t>
      </w:r>
      <w:r w:rsidR="54E525C0">
        <w:t xml:space="preserve"> below, along with LEAP graphics</w:t>
      </w:r>
      <w:r w:rsidR="30B16EB3">
        <w:t>,</w:t>
      </w:r>
      <w:r w:rsidR="54E525C0">
        <w:t xml:space="preserve"> to announce their recognition </w:t>
      </w:r>
      <w:r w:rsidR="2966E439">
        <w:t>on any social media platform</w:t>
      </w:r>
      <w:r w:rsidR="54E525C0">
        <w:t>.</w:t>
      </w:r>
      <w:r w:rsidR="003491B7">
        <w:t xml:space="preserve"> T</w:t>
      </w:r>
      <w:r w:rsidR="3961FCA8">
        <w:t>o personalize the l</w:t>
      </w:r>
      <w:bookmarkStart w:name="_GoBack" w:id="2"/>
      <w:bookmarkEnd w:id="2"/>
      <w:r w:rsidR="3961FCA8">
        <w:t>anguage to their site, t</w:t>
      </w:r>
      <w:r w:rsidR="003491B7">
        <w:t xml:space="preserve">he awardee should update all </w:t>
      </w:r>
      <w:r w:rsidRPr="001E3D76" w:rsidR="001E3D76">
        <w:rPr>
          <w:b/>
          <w:highlight w:val="yellow"/>
        </w:rPr>
        <w:t xml:space="preserve">bold </w:t>
      </w:r>
      <w:r w:rsidRPr="001E3D76" w:rsidR="003491B7">
        <w:rPr>
          <w:b/>
          <w:highlight w:val="yellow"/>
        </w:rPr>
        <w:t>text highlighted in yellow</w:t>
      </w:r>
      <w:r w:rsidR="5F1AFB03">
        <w:t>, as well as any other content they wish</w:t>
      </w:r>
      <w:r w:rsidR="6D48844C">
        <w:t xml:space="preserve">. </w:t>
      </w:r>
    </w:p>
    <w:p w:rsidR="17069A95" w:rsidRDefault="17069A95" w14:paraId="4599CDA6" w14:textId="0FBB61EE">
      <w:r>
        <w:t xml:space="preserve">Please note: </w:t>
      </w:r>
    </w:p>
    <w:p w:rsidR="08AA919E" w:rsidP="38AA87E5" w:rsidRDefault="08AA919E" w14:paraId="4C500D99" w14:textId="0219EE2A">
      <w:pPr>
        <w:ind w:left="720"/>
      </w:pPr>
      <w:r w:rsidR="08AA919E">
        <w:rPr/>
        <w:t>These</w:t>
      </w:r>
      <w:r w:rsidR="17069A95">
        <w:rPr/>
        <w:t xml:space="preserve"> sample messages are written </w:t>
      </w:r>
      <w:r w:rsidR="4D142D98">
        <w:rPr/>
        <w:t xml:space="preserve">to meet character limits </w:t>
      </w:r>
      <w:r w:rsidR="17069A95">
        <w:rPr/>
        <w:t xml:space="preserve">for </w:t>
      </w:r>
      <w:del w:author="Summer J Cortez" w:date="2025-08-27T00:45:02.132Z" w:id="231427679">
        <w:r w:rsidDel="17069A95">
          <w:delText>X (formerly Twitter)</w:delText>
        </w:r>
      </w:del>
      <w:ins w:author="Summer J Cortez" w:date="2025-08-27T00:45:05.03Z" w:id="453232054">
        <w:r w:rsidR="6606E12D">
          <w:t>BlueSky</w:t>
        </w:r>
      </w:ins>
      <w:r w:rsidR="17069A95">
        <w:rPr/>
        <w:t xml:space="preserve">. If sharing on other platforms (e.g., Instagram, Facebook, LinkedIn), the character count can be </w:t>
      </w:r>
      <w:r w:rsidR="50E20F10">
        <w:rPr/>
        <w:t>lengthen</w:t>
      </w:r>
      <w:r w:rsidR="17069A95">
        <w:rPr/>
        <w:t>ed accordingly.</w:t>
      </w:r>
      <w:r w:rsidR="373807ED">
        <w:rPr/>
        <w:t xml:space="preserve"> </w:t>
      </w:r>
      <w:r w:rsidR="03D3EBCB">
        <w:rPr/>
        <w:t xml:space="preserve">Below the list of sample messages, </w:t>
      </w:r>
      <w:r w:rsidR="03D3EBCB">
        <w:rPr/>
        <w:t>we’ve</w:t>
      </w:r>
      <w:r w:rsidR="03D3EBCB">
        <w:rPr/>
        <w:t xml:space="preserve"> also included a few ideas of ways you might</w:t>
      </w:r>
      <w:r w:rsidR="373807ED">
        <w:rPr/>
        <w:t xml:space="preserve"> expand on the briefer messages</w:t>
      </w:r>
      <w:r w:rsidR="3263956F">
        <w:rPr/>
        <w:t xml:space="preserve">. </w:t>
      </w:r>
      <w:r w:rsidR="17069A95">
        <w:rPr/>
        <w:t>Currently, @m</w:t>
      </w:r>
      <w:r w:rsidR="28E39213">
        <w:rPr/>
        <w:t xml:space="preserve">entions of </w:t>
      </w:r>
      <w:r w:rsidR="0B8A54F1">
        <w:rPr/>
        <w:t>NPI (Nutrition Policy Institute)</w:t>
      </w:r>
      <w:r w:rsidR="28E39213">
        <w:rPr/>
        <w:t xml:space="preserve"> are only possible on </w:t>
      </w:r>
      <w:ins w:author="Summer J Cortez" w:date="2025-08-27T00:45:24.227Z" w:id="527163618">
        <w:r w:rsidR="6C1C82D7">
          <w:t>BlueSky and LinkedIn</w:t>
        </w:r>
      </w:ins>
      <w:del w:author="Summer J Cortez" w:date="2025-08-27T00:45:18.248Z" w:id="884552362">
        <w:r w:rsidDel="28E39213">
          <w:delText>X</w:delText>
        </w:r>
      </w:del>
      <w:r w:rsidR="28E39213">
        <w:rPr/>
        <w:t>, so please replace these with a hyperlink</w:t>
      </w:r>
      <w:r w:rsidR="1FC0F2C6">
        <w:rPr/>
        <w:t xml:space="preserve"> (</w:t>
      </w:r>
      <w:hyperlink r:id="R8d6facf0c7da43dc">
        <w:r w:rsidRPr="4A7F4F15" w:rsidR="1FC0F2C6">
          <w:rPr>
            <w:rStyle w:val="Hyperlink"/>
          </w:rPr>
          <w:t>Nutrition Policy Institute)</w:t>
        </w:r>
      </w:hyperlink>
      <w:r w:rsidR="28E39213">
        <w:rPr/>
        <w:t xml:space="preserve"> i</w:t>
      </w:r>
      <w:r w:rsidR="17069A95">
        <w:rPr/>
        <w:t xml:space="preserve">f posting to </w:t>
      </w:r>
      <w:r w:rsidR="723E522E">
        <w:rPr/>
        <w:t xml:space="preserve">other </w:t>
      </w:r>
      <w:r w:rsidR="17069A95">
        <w:rPr/>
        <w:t>channels</w:t>
      </w:r>
      <w:r w:rsidR="5B862FA5">
        <w:rPr/>
        <w:t>.</w:t>
      </w:r>
    </w:p>
    <w:p w:rsidRPr="002A0FD2" w:rsidR="00901366" w:rsidP="00901366" w:rsidRDefault="5FF1444E" w14:paraId="2A8C1EEC" w14:textId="32A18CB6">
      <w:pPr>
        <w:rPr>
          <w:rStyle w:val="BookTitle"/>
        </w:rPr>
      </w:pPr>
      <w:r w:rsidRPr="38AA87E5">
        <w:rPr>
          <w:rStyle w:val="BookTitle"/>
        </w:rPr>
        <w:t>General social media announcements</w:t>
      </w:r>
      <w:r w:rsidRPr="38AA87E5" w:rsidR="5315FD5C">
        <w:rPr>
          <w:rStyle w:val="BookTitle"/>
        </w:rPr>
        <w:t>:</w:t>
      </w:r>
    </w:p>
    <w:p w:rsidR="00901366" w:rsidP="00901366" w:rsidRDefault="7BACBFEC" w14:paraId="71252A61" w14:textId="205C5835">
      <w:r w:rsidR="7BACBFEC">
        <w:rPr/>
        <w:t>Exciting</w:t>
      </w:r>
      <w:r w:rsidR="5D4EB66A">
        <w:rPr/>
        <w:t xml:space="preserve"> news! </w:t>
      </w:r>
      <w:r w:rsidR="0BA7C548">
        <w:rPr/>
        <w:t>We were</w:t>
      </w:r>
      <w:r w:rsidR="5315FD5C">
        <w:rPr/>
        <w:t xml:space="preserve"> recognized</w:t>
      </w:r>
      <w:r w:rsidR="4D677461">
        <w:rPr/>
        <w:t xml:space="preserve"> by </w:t>
      </w:r>
      <w:del w:author="Summer J Cortez" w:date="2025-08-27T00:46:20.197Z" w:id="1908964802">
        <w:r w:rsidDel="4D677461">
          <w:delText>@UCNPI</w:delText>
        </w:r>
      </w:del>
      <w:ins w:author="Summer J Cortez" w:date="2025-08-27T00:46:20.219Z" w:id="251286078">
        <w:r w:rsidRPr="4A7F4F15" w:rsidR="18A614C6">
          <w:rPr>
            <w:rFonts w:ascii="system-ui" w:hAnsi="system-ui" w:eastAsia="system-ui" w:cs="system-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D13438"/>
            <w:sz w:val="22"/>
            <w:szCs w:val="22"/>
            <w:u w:val="single"/>
            <w:lang w:val="en-US"/>
          </w:rPr>
          <w:t xml:space="preserve"> @npi.ucanr.edu‬</w:t>
        </w:r>
      </w:ins>
      <w:r w:rsidR="5315FD5C">
        <w:rPr/>
        <w:t xml:space="preserve"> with a </w:t>
      </w:r>
      <w:hyperlink r:id="R6379ca31ef15403a">
        <w:r w:rsidRPr="4A7F4F15" w:rsidR="5315FD5C">
          <w:rPr>
            <w:rStyle w:val="Hyperlink"/>
          </w:rPr>
          <w:t>20</w:t>
        </w:r>
        <w:r w:rsidRPr="4A7F4F15" w:rsidR="30094947">
          <w:rPr>
            <w:rStyle w:val="Hyperlink"/>
          </w:rPr>
          <w:t>2</w:t>
        </w:r>
        <w:r w:rsidRPr="4A7F4F15" w:rsidR="54D9655E">
          <w:rPr>
            <w:rStyle w:val="Hyperlink"/>
          </w:rPr>
          <w:t>5</w:t>
        </w:r>
        <w:r w:rsidRPr="4A7F4F15" w:rsidR="5315FD5C">
          <w:rPr>
            <w:rStyle w:val="Hyperlink"/>
          </w:rPr>
          <w:t xml:space="preserve"> </w:t>
        </w:r>
        <w:r w:rsidRPr="4A7F4F15" w:rsidR="2020953C">
          <w:rPr>
            <w:rStyle w:val="Hyperlink"/>
          </w:rPr>
          <w:t>LEAP Award</w:t>
        </w:r>
      </w:hyperlink>
      <w:r w:rsidR="7E1D9CD6">
        <w:rPr/>
        <w:t xml:space="preserve"> for</w:t>
      </w:r>
      <w:r w:rsidR="5315FD5C">
        <w:rPr/>
        <w:t xml:space="preserve"> </w:t>
      </w:r>
      <w:r w:rsidR="2D8A1B37">
        <w:rPr/>
        <w:t>supporting</w:t>
      </w:r>
      <w:r w:rsidR="5315FD5C">
        <w:rPr/>
        <w:t xml:space="preserve"> healthy eating and active living</w:t>
      </w:r>
      <w:r w:rsidR="1D10AE6C">
        <w:rPr/>
        <w:t>, in partnership with</w:t>
      </w:r>
      <w:r w:rsidR="5315FD5C">
        <w:rPr/>
        <w:t xml:space="preserve"> </w:t>
      </w:r>
      <w:r w:rsidRPr="4A7F4F15" w:rsidR="5315FD5C">
        <w:rPr>
          <w:b w:val="1"/>
          <w:bCs w:val="1"/>
          <w:highlight w:val="yellow"/>
        </w:rPr>
        <w:t>[LHD’s]</w:t>
      </w:r>
      <w:r w:rsidR="5315FD5C">
        <w:rPr/>
        <w:t xml:space="preserve"> </w:t>
      </w:r>
      <w:r w:rsidR="5315FD5C">
        <w:rPr/>
        <w:t>CalFresh</w:t>
      </w:r>
      <w:r w:rsidR="5315FD5C">
        <w:rPr/>
        <w:t xml:space="preserve"> Healthy Living program.</w:t>
      </w:r>
    </w:p>
    <w:p w:rsidR="00901366" w:rsidP="38AA87E5" w:rsidRDefault="317830C4" w14:paraId="31C73BC0" w14:textId="1367037E">
      <w:r w:rsidR="317830C4">
        <w:rPr/>
        <w:t>We</w:t>
      </w:r>
      <w:r w:rsidR="0BFFEC2B">
        <w:rPr/>
        <w:t>’</w:t>
      </w:r>
      <w:r w:rsidR="317830C4">
        <w:rPr/>
        <w:t>re</w:t>
      </w:r>
      <w:r w:rsidR="317830C4">
        <w:rPr/>
        <w:t xml:space="preserve"> excited to announce that </w:t>
      </w:r>
      <w:r w:rsidR="317830C4">
        <w:rPr/>
        <w:t>we’ve</w:t>
      </w:r>
      <w:r w:rsidR="317830C4">
        <w:rPr/>
        <w:t xml:space="preserve"> been recognized with a </w:t>
      </w:r>
      <w:hyperlink r:id="R6a0b23372d8a43f9">
        <w:r w:rsidRPr="4A7F4F15" w:rsidR="317830C4">
          <w:rPr>
            <w:rStyle w:val="Hyperlink"/>
          </w:rPr>
          <w:t>202</w:t>
        </w:r>
        <w:r w:rsidRPr="4A7F4F15" w:rsidR="1AAD8946">
          <w:rPr>
            <w:rStyle w:val="Hyperlink"/>
          </w:rPr>
          <w:t>5</w:t>
        </w:r>
        <w:r w:rsidRPr="4A7F4F15" w:rsidR="317830C4">
          <w:rPr>
            <w:rStyle w:val="Hyperlink"/>
          </w:rPr>
          <w:t xml:space="preserve"> LEAP Award</w:t>
        </w:r>
      </w:hyperlink>
      <w:r w:rsidR="317830C4">
        <w:rPr/>
        <w:t xml:space="preserve"> for supporting healthy eating and active living</w:t>
      </w:r>
      <w:r w:rsidR="10C0B858">
        <w:rPr/>
        <w:t xml:space="preserve">, in partnership with </w:t>
      </w:r>
      <w:r w:rsidRPr="4A7F4F15" w:rsidR="10C0B858">
        <w:rPr>
          <w:b w:val="1"/>
          <w:bCs w:val="1"/>
          <w:highlight w:val="yellow"/>
        </w:rPr>
        <w:t>[LHD’s]</w:t>
      </w:r>
      <w:r w:rsidR="10C0B858">
        <w:rPr/>
        <w:t xml:space="preserve"> </w:t>
      </w:r>
      <w:r w:rsidR="10C0B858">
        <w:rPr/>
        <w:t>CalFresh</w:t>
      </w:r>
      <w:r w:rsidR="10C0B858">
        <w:rPr/>
        <w:t xml:space="preserve"> Healthy Living program.</w:t>
      </w:r>
    </w:p>
    <w:p w:rsidR="00901366" w:rsidP="38AA87E5" w:rsidRDefault="55D36526" w14:paraId="4CAEAE92" w14:textId="6773E08C">
      <w:pPr>
        <w:rPr>
          <w:b/>
          <w:bCs/>
          <w:i/>
          <w:iCs/>
        </w:rPr>
      </w:pPr>
      <w:r w:rsidRPr="38AA87E5">
        <w:rPr>
          <w:b/>
          <w:bCs/>
          <w:i/>
          <w:iCs/>
        </w:rPr>
        <w:t xml:space="preserve">Announcements for Gold, Silver, and </w:t>
      </w:r>
      <w:bookmarkStart w:name="_Int_KvLKDdTu" w:id="3"/>
      <w:r w:rsidRPr="38AA87E5">
        <w:rPr>
          <w:b/>
          <w:bCs/>
          <w:i/>
          <w:iCs/>
        </w:rPr>
        <w:t>Bronze</w:t>
      </w:r>
      <w:bookmarkEnd w:id="3"/>
      <w:r w:rsidRPr="38AA87E5">
        <w:rPr>
          <w:b/>
          <w:bCs/>
          <w:i/>
          <w:iCs/>
        </w:rPr>
        <w:t xml:space="preserve"> awards:</w:t>
      </w:r>
    </w:p>
    <w:p w:rsidR="00901366" w:rsidP="38AA87E5" w:rsidRDefault="55D36526" w14:paraId="15BEFD95" w14:textId="012AF117">
      <w:r w:rsidR="55D36526">
        <w:rPr/>
        <w:t xml:space="preserve">Exciting news! </w:t>
      </w:r>
      <w:r w:rsidR="6EF5772A">
        <w:rPr/>
        <w:t>We were</w:t>
      </w:r>
      <w:r w:rsidR="55D36526">
        <w:rPr/>
        <w:t xml:space="preserve"> recognized by </w:t>
      </w:r>
      <w:del w:author="Summer J Cortez" w:date="2025-08-27T00:46:06.787Z" w:id="1088075407">
        <w:r w:rsidDel="55D36526">
          <w:delText>@UCNPI</w:delText>
        </w:r>
      </w:del>
      <w:ins w:author="Summer J Cortez" w:date="2025-08-27T00:46:06.887Z" w:id="1438454172">
        <w:r w:rsidRPr="4A7F4F15" w:rsidR="3302A67A">
          <w:rPr>
            <w:rFonts w:ascii="system-ui" w:hAnsi="system-ui" w:eastAsia="system-ui" w:cs="system-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D13438"/>
            <w:sz w:val="22"/>
            <w:szCs w:val="22"/>
            <w:u w:val="single"/>
            <w:lang w:val="en-US"/>
          </w:rPr>
          <w:t xml:space="preserve"> @npi.ucanr.edu‬</w:t>
        </w:r>
      </w:ins>
      <w:r w:rsidR="55D36526">
        <w:rPr/>
        <w:t xml:space="preserve"> with a </w:t>
      </w:r>
      <w:r w:rsidRPr="4A7F4F15" w:rsidR="55D36526">
        <w:rPr>
          <w:b w:val="1"/>
          <w:bCs w:val="1"/>
          <w:highlight w:val="yellow"/>
        </w:rPr>
        <w:t>[Gold/Silver/Bronze]</w:t>
      </w:r>
      <w:r w:rsidR="55D36526">
        <w:rPr/>
        <w:t xml:space="preserve"> </w:t>
      </w:r>
      <w:hyperlink r:id="R079f6ff6f9f8401c">
        <w:r w:rsidRPr="4A7F4F15" w:rsidR="55D36526">
          <w:rPr>
            <w:rStyle w:val="Hyperlink"/>
          </w:rPr>
          <w:t>LEAP Award</w:t>
        </w:r>
      </w:hyperlink>
      <w:r w:rsidR="55D36526">
        <w:rPr/>
        <w:t xml:space="preserve"> for </w:t>
      </w:r>
      <w:r w:rsidR="6B77CD98">
        <w:rPr/>
        <w:t xml:space="preserve">supporting healthy eating and active living, in partnership with </w:t>
      </w:r>
      <w:r w:rsidRPr="4A7F4F15" w:rsidR="6B77CD98">
        <w:rPr>
          <w:b w:val="1"/>
          <w:bCs w:val="1"/>
          <w:highlight w:val="yellow"/>
        </w:rPr>
        <w:t>[LHD’s]</w:t>
      </w:r>
      <w:r w:rsidR="6B77CD98">
        <w:rPr/>
        <w:t xml:space="preserve"> </w:t>
      </w:r>
      <w:r w:rsidR="6B77CD98">
        <w:rPr/>
        <w:t>CalFresh</w:t>
      </w:r>
      <w:r w:rsidR="6B77CD98">
        <w:rPr/>
        <w:t xml:space="preserve"> Healthy Living program.</w:t>
      </w:r>
    </w:p>
    <w:p w:rsidR="00901366" w:rsidP="38AA87E5" w:rsidRDefault="32537DFB" w14:paraId="610955C3" w14:textId="442B690A">
      <w:r>
        <w:t>We</w:t>
      </w:r>
      <w:r w:rsidR="4695ECC1">
        <w:t>’</w:t>
      </w:r>
      <w:r>
        <w:t xml:space="preserve">re excited to announce that we’ve been recognized with a </w:t>
      </w:r>
      <w:r w:rsidRPr="001E3D76">
        <w:rPr>
          <w:b/>
          <w:highlight w:val="yellow"/>
        </w:rPr>
        <w:t>[Gold/Silver/Bronze]</w:t>
      </w:r>
      <w:r>
        <w:t xml:space="preserve"> </w:t>
      </w:r>
      <w:hyperlink r:id="rId13">
        <w:r w:rsidRPr="38AA87E5">
          <w:rPr>
            <w:rStyle w:val="Hyperlink"/>
          </w:rPr>
          <w:t>LEAP Award</w:t>
        </w:r>
      </w:hyperlink>
      <w:r>
        <w:t xml:space="preserve"> for supporting healthy eating and active living</w:t>
      </w:r>
      <w:r w:rsidR="06D08AA5">
        <w:t xml:space="preserve">, in partnership with </w:t>
      </w:r>
      <w:r w:rsidRPr="001E3D76" w:rsidR="06D08AA5">
        <w:rPr>
          <w:b/>
          <w:highlight w:val="yellow"/>
        </w:rPr>
        <w:t>[LHD’s]</w:t>
      </w:r>
      <w:r w:rsidR="06D08AA5">
        <w:t xml:space="preserve"> </w:t>
      </w:r>
      <w:proofErr w:type="spellStart"/>
      <w:r w:rsidR="06D08AA5">
        <w:t>CalFresh</w:t>
      </w:r>
      <w:proofErr w:type="spellEnd"/>
      <w:r w:rsidR="06D08AA5">
        <w:t xml:space="preserve"> Healthy Living program.</w:t>
      </w:r>
    </w:p>
    <w:p w:rsidR="00901366" w:rsidP="38AA87E5" w:rsidRDefault="340C5672" w14:paraId="25E182EA" w14:textId="011873E3">
      <w:pPr>
        <w:rPr>
          <w:b/>
          <w:bCs/>
          <w:i/>
          <w:iCs/>
        </w:rPr>
      </w:pPr>
      <w:r w:rsidRPr="38AA87E5">
        <w:rPr>
          <w:b/>
          <w:bCs/>
          <w:i/>
          <w:iCs/>
        </w:rPr>
        <w:t>Other</w:t>
      </w:r>
      <w:r w:rsidRPr="38AA87E5" w:rsidR="79D8A1D3">
        <w:rPr>
          <w:b/>
          <w:bCs/>
          <w:i/>
          <w:iCs/>
        </w:rPr>
        <w:t xml:space="preserve"> </w:t>
      </w:r>
      <w:r w:rsidRPr="38AA87E5" w:rsidR="12606ADB">
        <w:rPr>
          <w:b/>
          <w:bCs/>
          <w:i/>
          <w:iCs/>
        </w:rPr>
        <w:t>information you might add on other social media platforms:</w:t>
      </w:r>
    </w:p>
    <w:p w:rsidR="00901366" w:rsidP="38AA87E5" w:rsidRDefault="3B4B746E" w14:paraId="3AA9336F" w14:textId="7FA8DA32">
      <w:r w:rsidR="3B4B746E">
        <w:rPr/>
        <w:t xml:space="preserve">We </w:t>
      </w:r>
      <w:r w:rsidR="29512C86">
        <w:rPr/>
        <w:t>a</w:t>
      </w:r>
      <w:r w:rsidR="3B4B746E">
        <w:rPr/>
        <w:t xml:space="preserve">re one of </w:t>
      </w:r>
      <w:r w:rsidR="4683A338">
        <w:rPr/>
        <w:t>1</w:t>
      </w:r>
      <w:r w:rsidRPr="4A7F4F15" w:rsidR="47A39B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23 schools, 85 out-of-school time programs, and 106 early care and education programs</w:t>
      </w:r>
      <w:r w:rsidR="4683A338">
        <w:rPr/>
        <w:t xml:space="preserve"> across California to receive this award.</w:t>
      </w:r>
    </w:p>
    <w:p w:rsidR="00901366" w:rsidP="38AA87E5" w:rsidRDefault="087306D9" w14:paraId="415CB59D" w14:textId="1F4EC457">
      <w:r w:rsidR="087306D9">
        <w:rPr/>
        <w:t xml:space="preserve">We earned this distinction for </w:t>
      </w:r>
      <w:r w:rsidR="14A8CD9B">
        <w:rPr/>
        <w:t xml:space="preserve">our </w:t>
      </w:r>
      <w:r w:rsidR="087306D9">
        <w:rPr/>
        <w:t>health promotion practices in the area</w:t>
      </w:r>
      <w:r w:rsidRPr="415F7ED7" w:rsidR="3B2B8F02">
        <w:rPr>
          <w:b w:val="1"/>
          <w:bCs w:val="1"/>
          <w:highlight w:val="yellow"/>
        </w:rPr>
        <w:t>(</w:t>
      </w:r>
      <w:r w:rsidRPr="415F7ED7" w:rsidR="087306D9">
        <w:rPr>
          <w:b w:val="1"/>
          <w:bCs w:val="1"/>
          <w:highlight w:val="yellow"/>
        </w:rPr>
        <w:t>s</w:t>
      </w:r>
      <w:r w:rsidRPr="415F7ED7" w:rsidR="1F4D1919">
        <w:rPr>
          <w:b w:val="1"/>
          <w:bCs w:val="1"/>
          <w:highlight w:val="yellow"/>
        </w:rPr>
        <w:t>)</w:t>
      </w:r>
      <w:r w:rsidR="087306D9">
        <w:rPr/>
        <w:t xml:space="preserve"> of </w:t>
      </w:r>
      <w:r w:rsidRPr="415F7ED7" w:rsidR="63426380">
        <w:rPr>
          <w:b w:val="1"/>
          <w:bCs w:val="1"/>
        </w:rPr>
        <w:t>[</w:t>
      </w:r>
      <w:r w:rsidRPr="415F7ED7" w:rsidR="087306D9">
        <w:rPr>
          <w:b w:val="1"/>
          <w:bCs w:val="1"/>
          <w:highlight w:val="yellow"/>
        </w:rPr>
        <w:t>nutrition, physical activity, gardens,</w:t>
      </w:r>
      <w:r w:rsidRPr="415F7ED7" w:rsidR="1E426C52">
        <w:rPr>
          <w:b w:val="1"/>
          <w:bCs w:val="1"/>
          <w:highlight w:val="yellow"/>
        </w:rPr>
        <w:t xml:space="preserve"> family engagement,</w:t>
      </w:r>
      <w:r w:rsidRPr="415F7ED7" w:rsidR="087306D9">
        <w:rPr>
          <w:b w:val="1"/>
          <w:bCs w:val="1"/>
          <w:highlight w:val="yellow"/>
        </w:rPr>
        <w:t xml:space="preserve"> and breastfeeding support</w:t>
      </w:r>
      <w:r w:rsidRPr="415F7ED7" w:rsidR="542880E8">
        <w:rPr>
          <w:b w:val="1"/>
          <w:bCs w:val="1"/>
          <w:highlight w:val="yellow"/>
        </w:rPr>
        <w:t>]</w:t>
      </w:r>
      <w:r w:rsidR="087306D9">
        <w:rPr/>
        <w:t>.</w:t>
      </w:r>
      <w:r w:rsidR="00901366">
        <w:rPr/>
        <w:t xml:space="preserve"> received special recognition for their practices in:</w:t>
      </w:r>
    </w:p>
    <w:p w:rsidR="007E4F33" w:rsidP="38AA87E5" w:rsidRDefault="5315FD5C" w14:paraId="04853E29" w14:textId="36107B1B">
      <w:pPr>
        <w:rPr>
          <w:rFonts w:eastAsia="Arial"/>
          <w:color w:val="000000" w:themeColor="text1"/>
        </w:rPr>
      </w:pPr>
      <w:r w:rsidRPr="38AA87E5">
        <w:rPr>
          <w:rFonts w:eastAsia="Arial"/>
          <w:color w:val="000000" w:themeColor="text1"/>
        </w:rPr>
        <w:lastRenderedPageBreak/>
        <w:t xml:space="preserve">Are you a parent, caregiver, student, staff member, or other community member interested in getting involved with health promotion efforts at </w:t>
      </w:r>
      <w:r w:rsidRPr="001E3D76">
        <w:rPr>
          <w:rFonts w:eastAsia="Arial"/>
          <w:b/>
          <w:color w:val="000000" w:themeColor="text1"/>
          <w:highlight w:val="yellow"/>
        </w:rPr>
        <w:t>[site]</w:t>
      </w:r>
      <w:r w:rsidRPr="38AA87E5">
        <w:rPr>
          <w:rFonts w:eastAsia="Arial"/>
          <w:color w:val="000000" w:themeColor="text1"/>
        </w:rPr>
        <w:t xml:space="preserve">? Contact </w:t>
      </w:r>
      <w:r w:rsidRPr="001E3D76">
        <w:rPr>
          <w:rFonts w:eastAsia="Arial"/>
          <w:b/>
          <w:color w:val="000000" w:themeColor="text1"/>
          <w:highlight w:val="yellow"/>
        </w:rPr>
        <w:t>[site contact name]</w:t>
      </w:r>
      <w:r w:rsidRPr="38AA87E5">
        <w:rPr>
          <w:rFonts w:eastAsia="Arial"/>
          <w:color w:val="000000" w:themeColor="text1"/>
        </w:rPr>
        <w:t xml:space="preserve"> at </w:t>
      </w:r>
      <w:r w:rsidRPr="001E3D76">
        <w:rPr>
          <w:rFonts w:eastAsia="Arial"/>
          <w:b/>
          <w:color w:val="000000" w:themeColor="text1"/>
          <w:highlight w:val="yellow"/>
        </w:rPr>
        <w:t>[contact phone number or email]</w:t>
      </w:r>
      <w:r w:rsidRPr="38AA87E5">
        <w:rPr>
          <w:rFonts w:eastAsia="Arial"/>
          <w:color w:val="000000" w:themeColor="text1"/>
        </w:rPr>
        <w:t>!</w:t>
      </w:r>
    </w:p>
    <w:sectPr w:rsidR="007E4F3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A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intelligence2.xml><?xml version="1.0" encoding="utf-8"?>
<int2:intelligence xmlns:oel="http://schemas.microsoft.com/office/2019/extlst" xmlns:int2="http://schemas.microsoft.com/office/intelligence/2020/intelligence">
  <int2:observations>
    <int2:bookmark int2:bookmarkName="_Int_NQg8flDr" int2:invalidationBookmarkName="" int2:hashCode="4uvCBYKKFiPGZR" int2:id="UCxt5Q5U">
      <int2:state int2:type="AugLoop_Text_Critique" int2:value="Rejected"/>
    </int2:bookmark>
    <int2:bookmark int2:bookmarkName="_Int_FgRFTWpZ" int2:invalidationBookmarkName="" int2:hashCode="datkkxBdOp3l/M" int2:id="AJH8IfQ7">
      <int2:state int2:type="AugLoop_Acronyms_AcronymsCritique" int2:value="Rejected"/>
    </int2:bookmark>
    <int2:bookmark int2:bookmarkName="_Int_KvLKDdTu" int2:invalidationBookmarkName="" int2:hashCode="rzECUn8DyV2OeY" int2:id="a2nm8qLp">
      <int2:state int2:type="AugLoop_Text_Critique" int2:value="Rejected"/>
    </int2:bookmark>
  </int2:observations>
  <int2:intelligenceSettings>
    <int2:extLst>
      <oel:ext uri="74B372B9-2EFF-4315-9A3F-32BA87CA82B1">
        <int2:goals int2:version="1" int2:formality="1"/>
      </oel:ext>
    </int2:extLst>
  </int2:intelligenceSettings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11F41"/>
    <w:multiLevelType w:val="hybridMultilevel"/>
    <w:tmpl w:val="A170D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91BE3"/>
    <w:multiLevelType w:val="hybridMultilevel"/>
    <w:tmpl w:val="1938DB8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0700F05"/>
    <w:multiLevelType w:val="hybridMultilevel"/>
    <w:tmpl w:val="E6D07F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0AC030A"/>
    <w:multiLevelType w:val="hybridMultilevel"/>
    <w:tmpl w:val="4DCA8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15"/>
    <w:rsid w:val="00036E11"/>
    <w:rsid w:val="000D0FEE"/>
    <w:rsid w:val="0010213F"/>
    <w:rsid w:val="00106717"/>
    <w:rsid w:val="00133388"/>
    <w:rsid w:val="00140087"/>
    <w:rsid w:val="001C6E84"/>
    <w:rsid w:val="001D44B9"/>
    <w:rsid w:val="001E3D76"/>
    <w:rsid w:val="001F207D"/>
    <w:rsid w:val="001F6598"/>
    <w:rsid w:val="00224938"/>
    <w:rsid w:val="00234C39"/>
    <w:rsid w:val="00244469"/>
    <w:rsid w:val="002A0FD2"/>
    <w:rsid w:val="002B7FB4"/>
    <w:rsid w:val="002C62D7"/>
    <w:rsid w:val="003491B7"/>
    <w:rsid w:val="003538F1"/>
    <w:rsid w:val="00362362"/>
    <w:rsid w:val="003A07AA"/>
    <w:rsid w:val="003C0E23"/>
    <w:rsid w:val="003D661C"/>
    <w:rsid w:val="003F2524"/>
    <w:rsid w:val="003F3457"/>
    <w:rsid w:val="00451EA9"/>
    <w:rsid w:val="00455D1C"/>
    <w:rsid w:val="0045638B"/>
    <w:rsid w:val="004B331B"/>
    <w:rsid w:val="004B6A12"/>
    <w:rsid w:val="004F033D"/>
    <w:rsid w:val="00526E10"/>
    <w:rsid w:val="00541963"/>
    <w:rsid w:val="00562807"/>
    <w:rsid w:val="00594578"/>
    <w:rsid w:val="005B3BDB"/>
    <w:rsid w:val="005D1E69"/>
    <w:rsid w:val="005D787D"/>
    <w:rsid w:val="005E5B8E"/>
    <w:rsid w:val="006D401B"/>
    <w:rsid w:val="006F511A"/>
    <w:rsid w:val="007147E9"/>
    <w:rsid w:val="00751B0D"/>
    <w:rsid w:val="0077258A"/>
    <w:rsid w:val="007C7027"/>
    <w:rsid w:val="007E4F33"/>
    <w:rsid w:val="00820328"/>
    <w:rsid w:val="0089022C"/>
    <w:rsid w:val="00891413"/>
    <w:rsid w:val="008938E9"/>
    <w:rsid w:val="008A0FDB"/>
    <w:rsid w:val="008A1A52"/>
    <w:rsid w:val="00901366"/>
    <w:rsid w:val="009234CF"/>
    <w:rsid w:val="00947FDA"/>
    <w:rsid w:val="00A34AC8"/>
    <w:rsid w:val="00A40B6A"/>
    <w:rsid w:val="00A5394C"/>
    <w:rsid w:val="00A66655"/>
    <w:rsid w:val="00A670F1"/>
    <w:rsid w:val="00AD4AB1"/>
    <w:rsid w:val="00AE77A4"/>
    <w:rsid w:val="00AF5C15"/>
    <w:rsid w:val="00B371CB"/>
    <w:rsid w:val="00B41CA2"/>
    <w:rsid w:val="00B63FB0"/>
    <w:rsid w:val="00B702D2"/>
    <w:rsid w:val="00B97D07"/>
    <w:rsid w:val="00C95C99"/>
    <w:rsid w:val="00CA2F30"/>
    <w:rsid w:val="00CD602A"/>
    <w:rsid w:val="00CD6E84"/>
    <w:rsid w:val="00D23A4E"/>
    <w:rsid w:val="00D65811"/>
    <w:rsid w:val="00D65D11"/>
    <w:rsid w:val="00D76B10"/>
    <w:rsid w:val="00D77BE8"/>
    <w:rsid w:val="00DB3FA3"/>
    <w:rsid w:val="00DB4E56"/>
    <w:rsid w:val="00DB5A95"/>
    <w:rsid w:val="00ED60FD"/>
    <w:rsid w:val="00EE2FDC"/>
    <w:rsid w:val="00F14C91"/>
    <w:rsid w:val="00F33F08"/>
    <w:rsid w:val="00F34D8C"/>
    <w:rsid w:val="00F96C9A"/>
    <w:rsid w:val="00FF3A86"/>
    <w:rsid w:val="02A0B735"/>
    <w:rsid w:val="02F836B6"/>
    <w:rsid w:val="03C9CF57"/>
    <w:rsid w:val="03D3EBCB"/>
    <w:rsid w:val="06D08AA5"/>
    <w:rsid w:val="0772D467"/>
    <w:rsid w:val="07A4A717"/>
    <w:rsid w:val="087306D9"/>
    <w:rsid w:val="08765808"/>
    <w:rsid w:val="08AA919E"/>
    <w:rsid w:val="0B8A54F1"/>
    <w:rsid w:val="0BA7C548"/>
    <w:rsid w:val="0BDCCEC2"/>
    <w:rsid w:val="0BFFEC2B"/>
    <w:rsid w:val="0D789F23"/>
    <w:rsid w:val="0EC2610B"/>
    <w:rsid w:val="0F6611E0"/>
    <w:rsid w:val="10C0B858"/>
    <w:rsid w:val="1101E241"/>
    <w:rsid w:val="11FA01CD"/>
    <w:rsid w:val="12606ADB"/>
    <w:rsid w:val="12647B50"/>
    <w:rsid w:val="13821CD1"/>
    <w:rsid w:val="147189A6"/>
    <w:rsid w:val="14A8CD9B"/>
    <w:rsid w:val="14E97264"/>
    <w:rsid w:val="1531A28F"/>
    <w:rsid w:val="1616EE33"/>
    <w:rsid w:val="16CD72F0"/>
    <w:rsid w:val="16F239E5"/>
    <w:rsid w:val="17069A95"/>
    <w:rsid w:val="182A3D7E"/>
    <w:rsid w:val="18A614C6"/>
    <w:rsid w:val="1AAD8946"/>
    <w:rsid w:val="1BB94294"/>
    <w:rsid w:val="1D10AE6C"/>
    <w:rsid w:val="1E426C52"/>
    <w:rsid w:val="1F4D1919"/>
    <w:rsid w:val="1FC0F2C6"/>
    <w:rsid w:val="2020953C"/>
    <w:rsid w:val="23A02E21"/>
    <w:rsid w:val="24B9CB59"/>
    <w:rsid w:val="253BFE82"/>
    <w:rsid w:val="27C73BB8"/>
    <w:rsid w:val="28103FC9"/>
    <w:rsid w:val="28E39213"/>
    <w:rsid w:val="292EC977"/>
    <w:rsid w:val="29512C86"/>
    <w:rsid w:val="2966E439"/>
    <w:rsid w:val="2A2E3145"/>
    <w:rsid w:val="2AFEDC7A"/>
    <w:rsid w:val="2B9982E7"/>
    <w:rsid w:val="2CE3B0EC"/>
    <w:rsid w:val="2D8A1B37"/>
    <w:rsid w:val="2E51D197"/>
    <w:rsid w:val="2E7F814D"/>
    <w:rsid w:val="2ED2F277"/>
    <w:rsid w:val="30094947"/>
    <w:rsid w:val="301B51AE"/>
    <w:rsid w:val="30B16EB3"/>
    <w:rsid w:val="317830C4"/>
    <w:rsid w:val="32537DFB"/>
    <w:rsid w:val="3263956F"/>
    <w:rsid w:val="3302A67A"/>
    <w:rsid w:val="3352F270"/>
    <w:rsid w:val="340C5672"/>
    <w:rsid w:val="373807ED"/>
    <w:rsid w:val="38AA87E5"/>
    <w:rsid w:val="394EABEC"/>
    <w:rsid w:val="3961FCA8"/>
    <w:rsid w:val="3A38519D"/>
    <w:rsid w:val="3B002E05"/>
    <w:rsid w:val="3B2B8F02"/>
    <w:rsid w:val="3B4B746E"/>
    <w:rsid w:val="3D535905"/>
    <w:rsid w:val="3E04418A"/>
    <w:rsid w:val="3F58A1B7"/>
    <w:rsid w:val="412561A7"/>
    <w:rsid w:val="415F7ED7"/>
    <w:rsid w:val="4383F7F2"/>
    <w:rsid w:val="45967D20"/>
    <w:rsid w:val="460E65DE"/>
    <w:rsid w:val="4683A338"/>
    <w:rsid w:val="4695ECC1"/>
    <w:rsid w:val="47A39B0B"/>
    <w:rsid w:val="47AA363F"/>
    <w:rsid w:val="494606A0"/>
    <w:rsid w:val="4A7AF649"/>
    <w:rsid w:val="4A7F4F15"/>
    <w:rsid w:val="4D142D98"/>
    <w:rsid w:val="4D677461"/>
    <w:rsid w:val="4DEA9316"/>
    <w:rsid w:val="4E352B9D"/>
    <w:rsid w:val="50E20F10"/>
    <w:rsid w:val="510018A6"/>
    <w:rsid w:val="5315FD5C"/>
    <w:rsid w:val="5317941B"/>
    <w:rsid w:val="542880E8"/>
    <w:rsid w:val="54D9655E"/>
    <w:rsid w:val="54E525C0"/>
    <w:rsid w:val="55D36526"/>
    <w:rsid w:val="567FB39C"/>
    <w:rsid w:val="5971723E"/>
    <w:rsid w:val="5B862FA5"/>
    <w:rsid w:val="5D4EB66A"/>
    <w:rsid w:val="5F1AFB03"/>
    <w:rsid w:val="5FF1444E"/>
    <w:rsid w:val="62B52D17"/>
    <w:rsid w:val="63426380"/>
    <w:rsid w:val="6477E5EA"/>
    <w:rsid w:val="64C1F970"/>
    <w:rsid w:val="6606E12D"/>
    <w:rsid w:val="6B77CD98"/>
    <w:rsid w:val="6C1C82D7"/>
    <w:rsid w:val="6D004D55"/>
    <w:rsid w:val="6D48844C"/>
    <w:rsid w:val="6EF5772A"/>
    <w:rsid w:val="704324AE"/>
    <w:rsid w:val="723E522E"/>
    <w:rsid w:val="754F7BED"/>
    <w:rsid w:val="78B7BDAE"/>
    <w:rsid w:val="78EA7C2A"/>
    <w:rsid w:val="79D8A1D3"/>
    <w:rsid w:val="7B50B801"/>
    <w:rsid w:val="7BACBFEC"/>
    <w:rsid w:val="7D5A8DD2"/>
    <w:rsid w:val="7DAB02B0"/>
    <w:rsid w:val="7E1D9CD6"/>
    <w:rsid w:val="7EA4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3EDD0"/>
  <w15:chartTrackingRefBased/>
  <w15:docId w15:val="{1B6093B0-783D-4483-889E-3034AFDA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38F1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538F1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SubtleReference">
    <w:name w:val="Subtle Reference"/>
    <w:basedOn w:val="DefaultParagraphFont"/>
    <w:uiPriority w:val="31"/>
    <w:qFormat/>
    <w:rsid w:val="003538F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2A0FD2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7147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71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71C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628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yperlink" Target="https://ucanr.edu/sites/SLAQ/LEAP/" TargetMode="Externa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numbering" Target="numbering.xml" Id="rId4" /><Relationship Type="http://schemas.openxmlformats.org/officeDocument/2006/relationships/fontTable" Target="fontTable.xml" Id="rId14" /><Relationship Type="http://schemas.microsoft.com/office/2020/10/relationships/intelligence" Target="intelligence2.xml" Id="Ra328f052339a482f" /><Relationship Type="http://schemas.openxmlformats.org/officeDocument/2006/relationships/hyperlink" Target="https://npi.ucanr.edu/" TargetMode="External" Id="R8d6facf0c7da43dc" /><Relationship Type="http://schemas.openxmlformats.org/officeDocument/2006/relationships/hyperlink" Target="https://ucanr.edu/sites/SLAQ/LEAP/" TargetMode="External" Id="R6379ca31ef15403a" /><Relationship Type="http://schemas.openxmlformats.org/officeDocument/2006/relationships/hyperlink" Target="https://ucanr.edu/sites/SLAQ/LEAP/" TargetMode="External" Id="R6a0b23372d8a43f9" /><Relationship Type="http://schemas.openxmlformats.org/officeDocument/2006/relationships/hyperlink" Target="https://ucanr.edu/sites/SLAQ/LEAP/" TargetMode="External" Id="R079f6ff6f9f8401c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5CFDE02584FE40B5517E7D3E746F9F" ma:contentTypeVersion="18" ma:contentTypeDescription="Create a new document." ma:contentTypeScope="" ma:versionID="edf3d48250a48cf7de77d783e470130f">
  <xsd:schema xmlns:xsd="http://www.w3.org/2001/XMLSchema" xmlns:xs="http://www.w3.org/2001/XMLSchema" xmlns:p="http://schemas.microsoft.com/office/2006/metadata/properties" xmlns:ns2="ec6aa420-917f-483b-8a82-234982ee22e3" xmlns:ns3="a280c736-6624-4261-b35e-217fc03f2a21" targetNamespace="http://schemas.microsoft.com/office/2006/metadata/properties" ma:root="true" ma:fieldsID="a8dc17812ac18d53e2a9720b8fbcb591" ns2:_="" ns3:_="">
    <xsd:import namespace="ec6aa420-917f-483b-8a82-234982ee22e3"/>
    <xsd:import namespace="a280c736-6624-4261-b35e-217fc03f2a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6aa420-917f-483b-8a82-234982ee2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19ba80e-4ed7-42b5-a1d2-490ece9b84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0c736-6624-4261-b35e-217fc03f2a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72cf84-cd56-42d0-81cd-89c9f9476d63}" ma:internalName="TaxCatchAll" ma:showField="CatchAllData" ma:web="a280c736-6624-4261-b35e-217fc03f2a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80c736-6624-4261-b35e-217fc03f2a21" xsi:nil="true"/>
    <lcf76f155ced4ddcb4097134ff3c332f xmlns="ec6aa420-917f-483b-8a82-234982ee22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BCB4C4-1B30-4FF9-AC81-596F1F022890}"/>
</file>

<file path=customXml/itemProps2.xml><?xml version="1.0" encoding="utf-8"?>
<ds:datastoreItem xmlns:ds="http://schemas.openxmlformats.org/officeDocument/2006/customXml" ds:itemID="{DAC26BCE-5198-40E8-92C9-9B37DDC68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73925-A6C3-4190-9BA6-8941786BB81B}">
  <ds:schemaRefs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ec6aa420-917f-483b-8a82-234982ee22e3"/>
    <ds:schemaRef ds:uri="http://schemas.microsoft.com/office/infopath/2007/PartnerControls"/>
    <ds:schemaRef ds:uri="http://schemas.openxmlformats.org/package/2006/metadata/core-properties"/>
    <ds:schemaRef ds:uri="a280c736-6624-4261-b35e-217fc03f2a21"/>
    <ds:schemaRef ds:uri="http://schemas.microsoft.com/office/2006/metadata/properties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Carolyn Dawn Rider</dc:creator>
  <keywords/>
  <dc:description/>
  <lastModifiedBy>Summer J Cortez</lastModifiedBy>
  <revision>87</revision>
  <dcterms:created xsi:type="dcterms:W3CDTF">2023-11-09T00:20:00.0000000Z</dcterms:created>
  <dcterms:modified xsi:type="dcterms:W3CDTF">2025-08-27T00:47:42.2907538Z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0x0101004A5CFDE02584FE40B5517E7D3E746F9F</vt:lpwstr>
  </property>
  <property fmtid="{D5CDD505-2E9C-101B-9397-08002B2CF9AE}" pid="3" name="MediaServiceImageTags">
    <vt:lpwstr/>
  </property>
</Properties>
</file>